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F34F86">
            <w:pPr>
              <w:pStyle w:val="Tabulka-buky11"/>
              <w:rPr>
                <w:lang w:val="cs-CZ"/>
              </w:rPr>
            </w:pPr>
            <w:r w:rsidRPr="00004135">
              <w:rPr>
                <w:lang w:val="cs-CZ"/>
              </w:rPr>
              <w:t xml:space="preserve">Krajský pozemkový úřad pro </w:t>
            </w:r>
            <w:r w:rsidR="00F34F86">
              <w:t>Ústecký</w:t>
            </w:r>
            <w:r w:rsidRPr="00004135">
              <w:rPr>
                <w:lang w:val="cs-CZ"/>
              </w:rPr>
              <w:t xml:space="preserve"> kraj</w:t>
            </w:r>
            <w:r w:rsidR="006C04A8">
              <w:t xml:space="preserve">, Pobočka </w:t>
            </w:r>
            <w:r w:rsidR="00F34F86">
              <w:t>Děčín</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34F86" w:rsidP="00F34F86">
            <w:pPr>
              <w:pStyle w:val="Tabulka-buky11"/>
            </w:pPr>
            <w:r>
              <w:t>Ing. Martinem Vrbou, ředitelem KPÚ pro Ústecký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F34F86" w:rsidP="008B1A39">
            <w:pPr>
              <w:pStyle w:val="Tabulka-buky11"/>
            </w:pPr>
            <w:r>
              <w:t>Ing. Martin Vrba, ředitel KPÚ pro Ústecký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F34F86" w:rsidP="008B1A39">
            <w:pPr>
              <w:pStyle w:val="Tabulka-buky11"/>
            </w:pPr>
            <w:r>
              <w:t>Ing. Martin Suchý, Pobočka Děčín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F34F86" w:rsidP="008B1A39">
            <w:pPr>
              <w:pStyle w:val="Tabulka-buky11"/>
            </w:pPr>
            <w:r>
              <w:t>28.října 979/19, 405 01, Děčín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F34F86" w:rsidP="008B1A39">
            <w:pPr>
              <w:pStyle w:val="Tabulka-buky11"/>
            </w:pPr>
            <w:r>
              <w:t>702 153 042</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F34F86" w:rsidP="008B1A39">
            <w:pPr>
              <w:pStyle w:val="Tabulka-buky11"/>
            </w:pPr>
            <w:r>
              <w:t>m.suchy@spucr.cz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F34F86">
        <w:rPr>
          <w:rStyle w:val="Siln"/>
        </w:rPr>
        <w:t>Fojtovice u Heřmanova</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F34F86">
        <w:t xml:space="preserve">Fojtovice u Heřmanova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w:t>
      </w:r>
      <w:r w:rsidRPr="00004135">
        <w:rPr>
          <w:lang w:val="cs-CZ"/>
        </w:rPr>
        <w:lastRenderedPageBreak/>
        <w:t xml:space="preserve">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F34F86" w:rsidRDefault="00BB0254" w:rsidP="00F34F86">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00F34F86">
        <w:t>.</w:t>
      </w:r>
      <w:r w:rsidRPr="00F34F86">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w:t>
      </w:r>
      <w:r w:rsidR="00F34F86">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w:t>
      </w:r>
      <w:r w:rsidR="00F34F86">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w:t>
      </w:r>
      <w:r w:rsidR="00F34F86">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Rozbor současného stavu - 1x papírové zpracování (objednatel) a </w:t>
      </w:r>
      <w:r w:rsidR="00F34F86">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w:t>
      </w:r>
      <w:r w:rsidR="00F34F86">
        <w:t xml:space="preserve">2x </w:t>
      </w:r>
      <w:r w:rsidRPr="00004135">
        <w:rPr>
          <w:lang w:val="cs-CZ"/>
        </w:rPr>
        <w:t xml:space="preserve">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xml:space="preserve">) a </w:t>
      </w:r>
      <w:r w:rsidR="001A44C9">
        <w:t xml:space="preserve">2x </w:t>
      </w:r>
      <w:r w:rsidR="00BB0254" w:rsidRPr="00004135">
        <w:rPr>
          <w:lang w:val="cs-CZ"/>
        </w:rPr>
        <w:t>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xml:space="preserve">) a </w:t>
      </w:r>
      <w:r w:rsidR="001A44C9">
        <w:t xml:space="preserve">2x </w:t>
      </w:r>
      <w:r w:rsidR="00BB0254" w:rsidRPr="00004135">
        <w:rPr>
          <w:lang w:val="cs-CZ"/>
        </w:rPr>
        <w:t>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w:t>
      </w:r>
      <w:r w:rsidR="001A44C9">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Potřebné podélné a příčné profily společných zařízení - 1x papírové zpracování (objednatel) a </w:t>
      </w:r>
      <w:r w:rsidR="001A44C9">
        <w:t xml:space="preserve">2x </w:t>
      </w:r>
      <w:r w:rsidRPr="00004135">
        <w:rPr>
          <w:lang w:val="cs-CZ"/>
        </w:rPr>
        <w:t>CD (DVD).</w:t>
      </w:r>
    </w:p>
    <w:p w:rsidR="00BB0254" w:rsidRPr="00004135" w:rsidRDefault="00BB0254" w:rsidP="00EB48C8">
      <w:pPr>
        <w:pStyle w:val="Odstavec111"/>
        <w:rPr>
          <w:lang w:val="cs-CZ"/>
        </w:rPr>
      </w:pPr>
      <w:r w:rsidRPr="00004135">
        <w:rPr>
          <w:lang w:val="cs-CZ"/>
        </w:rPr>
        <w:t xml:space="preserve">Vypracování návrhu nového uspořádání pozemků k vystavení - 2x papírové zpracování (1x objednatel, 1x obec k vystavení) a </w:t>
      </w:r>
      <w:r w:rsidR="001A44C9">
        <w:t xml:space="preserve">2x </w:t>
      </w:r>
      <w:r w:rsidRPr="00004135">
        <w:rPr>
          <w:lang w:val="cs-CZ"/>
        </w:rPr>
        <w:t>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w:t>
      </w:r>
      <w:r w:rsidR="001A44C9">
        <w:t xml:space="preserve">2x </w:t>
      </w:r>
      <w:r w:rsidRPr="00004135">
        <w:rPr>
          <w:lang w:val="cs-CZ"/>
        </w:rPr>
        <w:t xml:space="preserve">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w:t>
      </w:r>
      <w:r w:rsidR="001A44C9">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xml:space="preserve">) a </w:t>
      </w:r>
      <w:r w:rsidR="001A44C9">
        <w:t xml:space="preserve">2x </w:t>
      </w:r>
      <w:r w:rsidRPr="00004135">
        <w:rPr>
          <w:lang w:val="cs-CZ"/>
        </w:rPr>
        <w:t>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w:t>
      </w:r>
      <w:r w:rsidR="001A44C9">
        <w:t xml:space="preserve">2x </w:t>
      </w:r>
      <w:r w:rsidRPr="00004135">
        <w:rPr>
          <w:lang w:val="cs-CZ"/>
        </w:rPr>
        <w:t xml:space="preserve">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1A44C9">
        <w:t>Děčín</w:t>
      </w:r>
      <w:r w:rsidR="003B67C5">
        <w:rPr>
          <w:lang w:val="cs-CZ"/>
        </w:rPr>
        <w:t>, adresa</w:t>
      </w:r>
      <w:r w:rsidR="001A44C9">
        <w:t xml:space="preserve"> 28.října 979/19, 405 01, Děčín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 xml:space="preserve">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1A44C9">
        <w:t>150 000</w:t>
      </w:r>
      <w:r w:rsidRPr="00832965">
        <w:t xml:space="preserve">,- Kč (slovy </w:t>
      </w:r>
      <w:r w:rsidR="001A44C9">
        <w:t>jednostopadesát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F10618" w:rsidRPr="00F10618" w:rsidRDefault="00F10618" w:rsidP="00F10618">
      <w:pPr>
        <w:pStyle w:val="Odstavecseseznamem"/>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Pr="003F72B9">
        <w:t>3.1.4. Rozbor současného stavu</w:t>
      </w:r>
      <w:r>
        <w:t>,</w:t>
      </w:r>
      <w:r w:rsidRPr="00751711">
        <w:t xml:space="preserve"> 3.2.1. Vypracování </w:t>
      </w:r>
      <w:r>
        <w:t>PSZ</w:t>
      </w:r>
      <w:r w:rsidRPr="00751711">
        <w:t xml:space="preserve"> (omezení subdodávek se netýká činností, které pro zhotovitele zajišťují osoby s příslušnými specializacemi (např. soudní znalec) nebo s autorizacemi dle zákona č. 360/1992 Sb.</w:t>
      </w:r>
      <w:r>
        <w:t>,</w:t>
      </w:r>
      <w:r w:rsidRPr="00751711">
        <w:t xml:space="preserve"> o výkonu povolání autorizovaných architektů a o výkonu povolání autorizovaných inženýrů a techniků činných ve výstavbě</w:t>
      </w:r>
      <w:r>
        <w:t xml:space="preserve">) a </w:t>
      </w:r>
      <w:r w:rsidRPr="00F10618">
        <w:t>3.2.2. Vypracování návrhu nového uspořádání pozemků dle §11 odst. 1</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E76BE7">
              <w:t>Teplicích</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E76BE7" w:rsidRDefault="00E76BE7" w:rsidP="000A0ADC"/>
          <w:p w:rsidR="00E76BE7" w:rsidRDefault="00E76BE7" w:rsidP="000A0ADC"/>
          <w:p w:rsidR="00E76BE7" w:rsidRDefault="00E76BE7" w:rsidP="000A0ADC"/>
          <w:p w:rsidR="00E76BE7" w:rsidRDefault="00E76BE7" w:rsidP="000A0ADC"/>
          <w:p w:rsidR="00E76BE7" w:rsidRDefault="00E76BE7" w:rsidP="000A0ADC"/>
          <w:p w:rsidR="00E76BE7" w:rsidRDefault="00E76BE7" w:rsidP="000A0ADC"/>
          <w:p w:rsidR="00E76BE7" w:rsidRPr="00004135" w:rsidRDefault="00E76BE7"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B11C9D" w:rsidRDefault="001A44C9" w:rsidP="000A0ADC">
            <w:r>
              <w:t>Ing. Martin Vrba</w:t>
            </w:r>
          </w:p>
          <w:p w:rsidR="001A44C9" w:rsidRPr="00004135" w:rsidRDefault="001A44C9" w:rsidP="000A0ADC">
            <w:pPr>
              <w:rPr>
                <w:lang w:val="cs-CZ"/>
              </w:rPr>
            </w:pPr>
            <w:r>
              <w:t>Ředitel KPÚ pro Ústecký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bookmarkStart w:id="1" w:name="_GoBack"/>
            <w:bookmarkEnd w:id="1"/>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E76BE7">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E76BE7">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F34F86">
      <w:t>Fojtovice u Heřmanova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F34F86" w:rsidRDefault="000667FF" w:rsidP="005021DE">
    <w:pPr>
      <w:pStyle w:val="Zhlav"/>
      <w:pBdr>
        <w:bottom w:val="single" w:sz="6" w:space="1" w:color="auto"/>
      </w:pBdr>
      <w:tabs>
        <w:tab w:val="clear" w:pos="9072"/>
        <w:tab w:val="left" w:pos="4536"/>
      </w:tabs>
    </w:pPr>
    <w:r w:rsidRPr="0025120D">
      <w:rPr>
        <w:sz w:val="16"/>
      </w:rPr>
      <w:tab/>
      <w:t>Komplex</w:t>
    </w:r>
    <w:r w:rsidR="00F34F86">
      <w:rPr>
        <w:sz w:val="16"/>
      </w:rPr>
      <w:t>ní pozemkové úpravy v k. ú.</w:t>
    </w:r>
    <w:r w:rsidR="00F34F86">
      <w:t xml:space="preserve"> Fojtovice u  </w:t>
    </w:r>
  </w:p>
  <w:p w:rsidR="000667FF" w:rsidRPr="0025120D" w:rsidRDefault="00F34F86" w:rsidP="005021DE">
    <w:pPr>
      <w:pStyle w:val="Zhlav"/>
      <w:pBdr>
        <w:bottom w:val="single" w:sz="6" w:space="1" w:color="auto"/>
      </w:pBdr>
      <w:tabs>
        <w:tab w:val="clear" w:pos="9072"/>
        <w:tab w:val="left" w:pos="4536"/>
      </w:tabs>
      <w:rPr>
        <w:sz w:val="16"/>
      </w:rPr>
    </w:pPr>
    <w:r>
      <w:tab/>
      <w:t>Heřmanova</w:t>
    </w:r>
    <w:r>
      <w:tab/>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A44C9"/>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3B5"/>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76BE7"/>
    <w:rsid w:val="00E9294E"/>
    <w:rsid w:val="00EB48C8"/>
    <w:rsid w:val="00EB78CE"/>
    <w:rsid w:val="00EC6DF7"/>
    <w:rsid w:val="00ED056C"/>
    <w:rsid w:val="00ED22C2"/>
    <w:rsid w:val="00F10618"/>
    <w:rsid w:val="00F1457B"/>
    <w:rsid w:val="00F14E52"/>
    <w:rsid w:val="00F20514"/>
    <w:rsid w:val="00F34F86"/>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5DA0A-A81A-4FC6-B16D-698DAF715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7234</Words>
  <Characters>42684</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Kourek Jan Ing.</cp:lastModifiedBy>
  <cp:revision>6</cp:revision>
  <cp:lastPrinted>2015-09-30T07:46:00Z</cp:lastPrinted>
  <dcterms:created xsi:type="dcterms:W3CDTF">2015-10-08T09:46:00Z</dcterms:created>
  <dcterms:modified xsi:type="dcterms:W3CDTF">2016-06-27T11:55:00Z</dcterms:modified>
</cp:coreProperties>
</file>